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1407" w:rsidRDefault="002B1407" w:rsidP="002B140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  <w:r>
        <w:rPr>
          <w:rFonts w:ascii="Arial" w:hAnsi="Arial" w:cs="Arial"/>
        </w:rPr>
        <w:t>: Krycí list včetně čestného prohlášení</w:t>
      </w:r>
    </w:p>
    <w:p w:rsidR="002B1407" w:rsidRDefault="002B1407" w:rsidP="002B1407">
      <w:pPr>
        <w:tabs>
          <w:tab w:val="left" w:pos="3795"/>
        </w:tabs>
        <w:rPr>
          <w:rFonts w:ascii="Arial" w:hAnsi="Arial" w:cs="Arial"/>
        </w:rPr>
      </w:pPr>
    </w:p>
    <w:p w:rsidR="002B1407" w:rsidRPr="002F447F" w:rsidRDefault="002B1407" w:rsidP="002B1407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B1407" w:rsidRDefault="002B1407" w:rsidP="002B1407">
      <w:pPr>
        <w:jc w:val="center"/>
        <w:rPr>
          <w:rFonts w:ascii="Arial" w:hAnsi="Arial" w:cs="Arial"/>
        </w:rPr>
      </w:pPr>
    </w:p>
    <w:p w:rsidR="002B1407" w:rsidRPr="006159EC" w:rsidRDefault="002B1407" w:rsidP="002B1407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>
        <w:rPr>
          <w:rFonts w:ascii="Arial" w:hAnsi="Arial" w:cs="Arial"/>
          <w:b/>
        </w:rPr>
        <w:t>č. j. MR35_2025 – Poskytování mediálního archivu</w:t>
      </w:r>
    </w:p>
    <w:p w:rsidR="002B1407" w:rsidRPr="00F002A0" w:rsidRDefault="002B1407" w:rsidP="002B140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B1407" w:rsidTr="00C90D97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B1407" w:rsidRPr="00F002A0" w:rsidRDefault="002B1407" w:rsidP="00C90D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B1407" w:rsidTr="00C90D97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B1407" w:rsidRPr="00F002A0" w:rsidRDefault="002B1407" w:rsidP="00C90D9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B1407" w:rsidRPr="00F002A0" w:rsidRDefault="002B1407" w:rsidP="00C90D9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B1407" w:rsidRPr="00F002A0" w:rsidRDefault="002B1407" w:rsidP="00C90D97">
            <w:pPr>
              <w:rPr>
                <w:rFonts w:ascii="Arial" w:hAnsi="Arial" w:cs="Arial"/>
              </w:rPr>
            </w:pPr>
          </w:p>
        </w:tc>
      </w:tr>
      <w:tr w:rsidR="002B1407" w:rsidTr="00C90D9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B1407" w:rsidRPr="00F002A0" w:rsidRDefault="002B1407" w:rsidP="00C90D9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B1407" w:rsidRPr="00F002A0" w:rsidRDefault="002B1407" w:rsidP="00C90D9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B1407" w:rsidRPr="00F002A0" w:rsidRDefault="002B1407" w:rsidP="00C90D9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</w:t>
            </w:r>
            <w:proofErr w:type="gramStart"/>
            <w:r w:rsidRPr="00F002A0">
              <w:rPr>
                <w:rFonts w:ascii="Arial" w:hAnsi="Arial" w:cs="Arial"/>
                <w:sz w:val="18"/>
                <w:szCs w:val="18"/>
              </w:rPr>
              <w:t>podnikání</w:t>
            </w:r>
            <w:proofErr w:type="gramEnd"/>
            <w:r w:rsidRPr="00F002A0">
              <w:rPr>
                <w:rFonts w:ascii="Arial" w:hAnsi="Arial" w:cs="Arial"/>
                <w:sz w:val="18"/>
                <w:szCs w:val="18"/>
              </w:rPr>
              <w:t xml:space="preserve"> popř. místo trvalého pobytu</w:t>
            </w:r>
          </w:p>
          <w:p w:rsidR="002B1407" w:rsidRPr="00F002A0" w:rsidRDefault="002B1407" w:rsidP="00C90D9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B1407" w:rsidRPr="00F002A0" w:rsidRDefault="002B1407" w:rsidP="00C90D97">
            <w:pPr>
              <w:rPr>
                <w:rFonts w:ascii="Arial" w:hAnsi="Arial" w:cs="Arial"/>
              </w:rPr>
            </w:pPr>
          </w:p>
        </w:tc>
      </w:tr>
      <w:tr w:rsidR="002B1407" w:rsidTr="00C90D9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B1407" w:rsidRPr="00F002A0" w:rsidRDefault="002B1407" w:rsidP="00C90D9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B1407" w:rsidRPr="00F002A0" w:rsidRDefault="002B1407" w:rsidP="00C90D97">
            <w:pPr>
              <w:rPr>
                <w:rFonts w:ascii="Arial" w:hAnsi="Arial" w:cs="Arial"/>
              </w:rPr>
            </w:pPr>
          </w:p>
        </w:tc>
      </w:tr>
      <w:tr w:rsidR="002B1407" w:rsidTr="00C90D9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B1407" w:rsidRPr="00F002A0" w:rsidRDefault="002B1407" w:rsidP="00C90D9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B1407" w:rsidRPr="00F002A0" w:rsidRDefault="002B1407" w:rsidP="00C90D97">
            <w:pPr>
              <w:rPr>
                <w:rFonts w:ascii="Arial" w:hAnsi="Arial" w:cs="Arial"/>
              </w:rPr>
            </w:pPr>
          </w:p>
        </w:tc>
      </w:tr>
      <w:tr w:rsidR="002B1407" w:rsidTr="00C90D9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B1407" w:rsidRPr="00F002A0" w:rsidRDefault="002B1407" w:rsidP="00C90D9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B1407" w:rsidRPr="00F002A0" w:rsidRDefault="002B1407" w:rsidP="00C90D97">
            <w:pPr>
              <w:rPr>
                <w:rFonts w:ascii="Arial" w:hAnsi="Arial" w:cs="Arial"/>
              </w:rPr>
            </w:pPr>
          </w:p>
        </w:tc>
      </w:tr>
      <w:tr w:rsidR="002B1407" w:rsidTr="00C90D9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B1407" w:rsidRPr="00F002A0" w:rsidRDefault="002B1407" w:rsidP="00C90D9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B1407" w:rsidRPr="00F002A0" w:rsidRDefault="002B1407" w:rsidP="00C90D97">
            <w:pPr>
              <w:rPr>
                <w:rFonts w:ascii="Arial" w:hAnsi="Arial" w:cs="Arial"/>
              </w:rPr>
            </w:pPr>
          </w:p>
        </w:tc>
      </w:tr>
      <w:tr w:rsidR="002B1407" w:rsidTr="00C90D9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B1407" w:rsidRPr="00F002A0" w:rsidRDefault="002B1407" w:rsidP="00C90D9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B1407" w:rsidRPr="00F002A0" w:rsidRDefault="002B1407" w:rsidP="00C90D97">
            <w:pPr>
              <w:rPr>
                <w:rFonts w:ascii="Arial" w:hAnsi="Arial" w:cs="Arial"/>
              </w:rPr>
            </w:pPr>
          </w:p>
        </w:tc>
      </w:tr>
      <w:tr w:rsidR="002B1407" w:rsidTr="00C90D9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B1407" w:rsidRPr="00F002A0" w:rsidRDefault="002B1407" w:rsidP="00C90D9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B1407" w:rsidRPr="00F002A0" w:rsidRDefault="002B1407" w:rsidP="00C90D97">
            <w:pPr>
              <w:rPr>
                <w:rFonts w:ascii="Arial" w:hAnsi="Arial" w:cs="Arial"/>
              </w:rPr>
            </w:pPr>
          </w:p>
        </w:tc>
      </w:tr>
      <w:tr w:rsidR="002B1407" w:rsidTr="00C90D97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B1407" w:rsidRPr="00F002A0" w:rsidRDefault="002B1407" w:rsidP="00C90D9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B1407" w:rsidRPr="00F002A0" w:rsidRDefault="002B1407" w:rsidP="00C90D97">
            <w:pPr>
              <w:rPr>
                <w:rFonts w:ascii="Arial" w:hAnsi="Arial" w:cs="Arial"/>
              </w:rPr>
            </w:pPr>
          </w:p>
        </w:tc>
      </w:tr>
      <w:tr w:rsidR="002B1407" w:rsidTr="00C90D97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B1407" w:rsidRDefault="002B1407" w:rsidP="00C90D97">
            <w:pPr>
              <w:rPr>
                <w:rFonts w:ascii="Arial" w:hAnsi="Arial" w:cs="Arial"/>
                <w:sz w:val="18"/>
                <w:szCs w:val="18"/>
              </w:rPr>
            </w:pPr>
          </w:p>
          <w:p w:rsidR="002B1407" w:rsidRDefault="002B1407" w:rsidP="00C90D9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Informace o typu podniku (v případě právnické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osoby)*</w:t>
            </w:r>
            <w:proofErr w:type="gramEnd"/>
          </w:p>
          <w:p w:rsidR="002B1407" w:rsidRPr="00F002A0" w:rsidRDefault="002B1407" w:rsidP="00C90D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2B1407" w:rsidRPr="00F002A0" w:rsidRDefault="002B1407" w:rsidP="00C90D97">
            <w:pPr>
              <w:rPr>
                <w:rFonts w:ascii="Arial" w:hAnsi="Arial" w:cs="Arial"/>
              </w:rPr>
            </w:pPr>
          </w:p>
        </w:tc>
      </w:tr>
      <w:tr w:rsidR="002B1407" w:rsidTr="00C90D97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B1407" w:rsidRPr="00F002A0" w:rsidRDefault="002B1407" w:rsidP="00C90D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 xml:space="preserve">Údaje o poddodavateli – </w:t>
            </w:r>
            <w:proofErr w:type="gramStart"/>
            <w:r w:rsidRPr="00F002A0">
              <w:rPr>
                <w:rFonts w:ascii="Arial" w:hAnsi="Arial" w:cs="Arial"/>
                <w:b/>
                <w:sz w:val="20"/>
                <w:szCs w:val="20"/>
              </w:rPr>
              <w:t>1)*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2B1407" w:rsidTr="00C90D9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B1407" w:rsidRPr="00F002A0" w:rsidRDefault="002B1407" w:rsidP="00C90D9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B1407" w:rsidRPr="00F002A0" w:rsidRDefault="002B1407" w:rsidP="00C90D9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B1407" w:rsidRPr="00F002A0" w:rsidRDefault="002B1407" w:rsidP="00C90D97">
            <w:pPr>
              <w:rPr>
                <w:rFonts w:ascii="Arial" w:hAnsi="Arial" w:cs="Arial"/>
              </w:rPr>
            </w:pPr>
          </w:p>
        </w:tc>
      </w:tr>
      <w:tr w:rsidR="002B1407" w:rsidTr="00C90D9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B1407" w:rsidRPr="00F002A0" w:rsidRDefault="002B1407" w:rsidP="00C90D9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B1407" w:rsidRPr="00F002A0" w:rsidRDefault="002B1407" w:rsidP="00C90D9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B1407" w:rsidRPr="00F002A0" w:rsidRDefault="002B1407" w:rsidP="00C90D9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</w:t>
            </w:r>
            <w:proofErr w:type="gramStart"/>
            <w:r w:rsidRPr="00F002A0">
              <w:rPr>
                <w:rFonts w:ascii="Arial" w:hAnsi="Arial" w:cs="Arial"/>
                <w:sz w:val="18"/>
                <w:szCs w:val="18"/>
              </w:rPr>
              <w:t>podnikání</w:t>
            </w:r>
            <w:proofErr w:type="gramEnd"/>
            <w:r w:rsidRPr="00F002A0">
              <w:rPr>
                <w:rFonts w:ascii="Arial" w:hAnsi="Arial" w:cs="Arial"/>
                <w:sz w:val="18"/>
                <w:szCs w:val="18"/>
              </w:rPr>
              <w:t xml:space="preserve"> popř. místo trvalého pobytu</w:t>
            </w:r>
          </w:p>
          <w:p w:rsidR="002B1407" w:rsidRPr="00F002A0" w:rsidRDefault="002B1407" w:rsidP="00C90D9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B1407" w:rsidRPr="00F002A0" w:rsidRDefault="002B1407" w:rsidP="00C90D97">
            <w:pPr>
              <w:rPr>
                <w:rFonts w:ascii="Arial" w:hAnsi="Arial" w:cs="Arial"/>
              </w:rPr>
            </w:pPr>
          </w:p>
        </w:tc>
      </w:tr>
      <w:tr w:rsidR="002B1407" w:rsidTr="00C90D9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B1407" w:rsidRPr="00F002A0" w:rsidRDefault="002B1407" w:rsidP="00C90D9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B1407" w:rsidRPr="00F002A0" w:rsidRDefault="002B1407" w:rsidP="00C90D97">
            <w:pPr>
              <w:rPr>
                <w:rFonts w:ascii="Arial" w:hAnsi="Arial" w:cs="Arial"/>
              </w:rPr>
            </w:pPr>
          </w:p>
        </w:tc>
      </w:tr>
      <w:tr w:rsidR="002B1407" w:rsidTr="00C90D97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B1407" w:rsidRPr="00F002A0" w:rsidRDefault="002B1407" w:rsidP="00C90D9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B1407" w:rsidRPr="00F002A0" w:rsidRDefault="002B1407" w:rsidP="00C90D97">
            <w:pPr>
              <w:rPr>
                <w:rFonts w:ascii="Arial" w:hAnsi="Arial" w:cs="Arial"/>
              </w:rPr>
            </w:pPr>
          </w:p>
        </w:tc>
      </w:tr>
    </w:tbl>
    <w:p w:rsidR="002B1407" w:rsidRDefault="002B1407" w:rsidP="002B1407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:rsidR="002B1407" w:rsidRDefault="002B1407" w:rsidP="002B140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V případě, že je dodavatel právnickou osobou, uvede ve smyslu Prováděcího nařízení komise /EU/2016/7, zdali je:</w:t>
      </w:r>
    </w:p>
    <w:p w:rsidR="002B1407" w:rsidRPr="00FD2E3F" w:rsidRDefault="002B1407" w:rsidP="002B1407">
      <w:pPr>
        <w:pStyle w:val="Odstavecseseznamem"/>
        <w:numPr>
          <w:ilvl w:val="0"/>
          <w:numId w:val="18"/>
        </w:numPr>
        <w:contextualSpacing/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2B1407" w:rsidRPr="00FD2E3F" w:rsidRDefault="002B1407" w:rsidP="002B1407">
      <w:pPr>
        <w:pStyle w:val="Odstavecseseznamem"/>
        <w:numPr>
          <w:ilvl w:val="0"/>
          <w:numId w:val="18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2B1407" w:rsidRPr="00FD2E3F" w:rsidRDefault="002B1407" w:rsidP="002B1407">
      <w:pPr>
        <w:pStyle w:val="Odstavecseseznamem"/>
        <w:numPr>
          <w:ilvl w:val="0"/>
          <w:numId w:val="18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2B1407" w:rsidRPr="00FD2E3F" w:rsidRDefault="002B1407" w:rsidP="002B1407">
      <w:pPr>
        <w:pStyle w:val="Odstavecseseznamem"/>
        <w:numPr>
          <w:ilvl w:val="0"/>
          <w:numId w:val="18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2B1407" w:rsidRPr="00F002A0" w:rsidRDefault="002B1407" w:rsidP="002B1407">
      <w:pPr>
        <w:rPr>
          <w:rFonts w:ascii="Arial" w:hAnsi="Arial" w:cs="Arial"/>
          <w:i/>
          <w:sz w:val="18"/>
          <w:szCs w:val="18"/>
        </w:rPr>
      </w:pPr>
    </w:p>
    <w:p w:rsidR="002B1407" w:rsidRPr="00F002A0" w:rsidRDefault="002B1407" w:rsidP="002B140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B1407" w:rsidRPr="00F002A0" w:rsidRDefault="002B1407" w:rsidP="002B1407">
      <w:pPr>
        <w:rPr>
          <w:rFonts w:ascii="Arial" w:hAnsi="Arial" w:cs="Arial"/>
        </w:rPr>
      </w:pPr>
    </w:p>
    <w:p w:rsidR="002B1407" w:rsidRPr="00F002A0" w:rsidRDefault="002B1407" w:rsidP="002B1407">
      <w:pPr>
        <w:jc w:val="both"/>
        <w:outlineLvl w:val="0"/>
        <w:rPr>
          <w:rFonts w:ascii="Arial" w:hAnsi="Arial" w:cs="Arial"/>
        </w:rPr>
      </w:pPr>
    </w:p>
    <w:p w:rsidR="002B1407" w:rsidRDefault="002B1407" w:rsidP="002B140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B1407" w:rsidRDefault="002B1407" w:rsidP="002B1407">
      <w:pPr>
        <w:rPr>
          <w:rFonts w:ascii="Arial" w:hAnsi="Arial" w:cs="Arial"/>
        </w:rPr>
      </w:pPr>
    </w:p>
    <w:p w:rsidR="002B1407" w:rsidRDefault="002B1407" w:rsidP="002B1407">
      <w:pPr>
        <w:rPr>
          <w:rFonts w:ascii="Arial" w:hAnsi="Arial" w:cs="Arial"/>
        </w:rPr>
      </w:pPr>
    </w:p>
    <w:p w:rsidR="002B1407" w:rsidRDefault="002B1407" w:rsidP="002B1407">
      <w:pPr>
        <w:rPr>
          <w:rFonts w:ascii="Arial" w:hAnsi="Arial" w:cs="Arial"/>
        </w:rPr>
      </w:pPr>
    </w:p>
    <w:p w:rsidR="002B1407" w:rsidRPr="00F002A0" w:rsidRDefault="002B1407" w:rsidP="002B1407">
      <w:pPr>
        <w:rPr>
          <w:rFonts w:ascii="Arial" w:hAnsi="Arial" w:cs="Arial"/>
        </w:rPr>
      </w:pPr>
    </w:p>
    <w:p w:rsidR="00C05BCC" w:rsidRPr="001D6A5B" w:rsidRDefault="00C05BCC" w:rsidP="00C05BCC">
      <w:pPr>
        <w:rPr>
          <w:rFonts w:ascii="Arial" w:hAnsi="Arial" w:cs="Arial"/>
          <w:sz w:val="20"/>
          <w:szCs w:val="20"/>
          <w:u w:val="single"/>
        </w:rPr>
      </w:pPr>
    </w:p>
    <w:p w:rsidR="002B1407" w:rsidRDefault="002B1407" w:rsidP="002B1407">
      <w:pPr>
        <w:jc w:val="center"/>
        <w:rPr>
          <w:rFonts w:ascii="Arial" w:hAnsi="Arial" w:cs="Arial"/>
          <w:b/>
          <w:szCs w:val="20"/>
        </w:rPr>
      </w:pPr>
      <w:r w:rsidRPr="002B1407">
        <w:rPr>
          <w:rFonts w:ascii="Arial" w:hAnsi="Arial" w:cs="Arial"/>
          <w:b/>
          <w:szCs w:val="20"/>
        </w:rPr>
        <w:lastRenderedPageBreak/>
        <w:t>ČESTNÉ PROHLÁŠENÍ</w:t>
      </w:r>
    </w:p>
    <w:p w:rsidR="002B1407" w:rsidRDefault="002B1407" w:rsidP="002B1407">
      <w:pPr>
        <w:jc w:val="center"/>
        <w:rPr>
          <w:rFonts w:ascii="Arial" w:hAnsi="Arial" w:cs="Arial"/>
          <w:b/>
          <w:szCs w:val="20"/>
        </w:rPr>
      </w:pPr>
    </w:p>
    <w:p w:rsidR="00C05BCC" w:rsidRPr="001D6A5B" w:rsidRDefault="00DE6359" w:rsidP="002B1407">
      <w:pPr>
        <w:jc w:val="center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AA587F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AA587F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AA587F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AA587F">
        <w:rPr>
          <w:rFonts w:ascii="Arial" w:hAnsi="Arial" w:cs="Arial"/>
          <w:sz w:val="20"/>
          <w:szCs w:val="20"/>
        </w:rPr>
        <w:t xml:space="preserve">tato právnická osoba a </w:t>
      </w:r>
      <w:r w:rsidR="00AA587F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AA587F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AA587F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AA587F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AA587F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D47D5" w:rsidRDefault="00DA4A1F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1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2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356C80" w:rsidRDefault="00DD47D5" w:rsidP="00356C80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  <w:r w:rsidR="00AA587F">
        <w:rPr>
          <w:rFonts w:ascii="Arial" w:hAnsi="Arial" w:cs="Arial"/>
          <w:b/>
          <w:szCs w:val="20"/>
          <w:u w:val="single"/>
        </w:rPr>
        <w:lastRenderedPageBreak/>
        <w:t>TECHNICKÁ KVALIFIKACE – SEZNAM REFERENČNÍCH ZAKÁZEK:</w:t>
      </w:r>
    </w:p>
    <w:p w:rsidR="00356C80" w:rsidRDefault="00AA587F" w:rsidP="00356C80">
      <w:pPr>
        <w:pStyle w:val="Odstavecseseznamem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prokáže toto kritérium technické kvalifikace, pokud </w:t>
      </w:r>
      <w:r>
        <w:rPr>
          <w:rFonts w:ascii="Arial" w:hAnsi="Arial" w:cs="Arial"/>
          <w:b/>
          <w:sz w:val="20"/>
          <w:szCs w:val="20"/>
        </w:rPr>
        <w:t>v posledních 3 letech</w:t>
      </w:r>
      <w:r>
        <w:rPr>
          <w:rFonts w:ascii="Arial" w:hAnsi="Arial" w:cs="Arial"/>
          <w:sz w:val="20"/>
          <w:szCs w:val="20"/>
        </w:rPr>
        <w:t xml:space="preserve"> realizoval min. </w:t>
      </w:r>
      <w:r w:rsidR="00CF4445" w:rsidRPr="008F4BDD">
        <w:rPr>
          <w:rFonts w:ascii="Arial" w:hAnsi="Arial" w:cs="Arial"/>
          <w:b/>
          <w:sz w:val="20"/>
          <w:szCs w:val="20"/>
        </w:rPr>
        <w:t>2</w:t>
      </w:r>
      <w:r w:rsidRPr="008F4BDD">
        <w:rPr>
          <w:rFonts w:ascii="Arial" w:hAnsi="Arial" w:cs="Arial"/>
          <w:b/>
          <w:sz w:val="20"/>
          <w:szCs w:val="20"/>
        </w:rPr>
        <w:t xml:space="preserve"> obdobné zakázky</w:t>
      </w:r>
      <w:r w:rsidRPr="008F4BDD">
        <w:rPr>
          <w:rFonts w:ascii="Arial" w:hAnsi="Arial" w:cs="Arial"/>
          <w:sz w:val="20"/>
          <w:szCs w:val="20"/>
        </w:rPr>
        <w:t xml:space="preserve"> v min. hodnotě </w:t>
      </w:r>
      <w:r w:rsidR="00CF4445" w:rsidRPr="008F4BDD">
        <w:rPr>
          <w:rFonts w:ascii="Arial" w:hAnsi="Arial" w:cs="Arial"/>
          <w:b/>
          <w:sz w:val="20"/>
          <w:szCs w:val="20"/>
        </w:rPr>
        <w:t>180 000</w:t>
      </w:r>
      <w:r w:rsidRPr="008F4BDD">
        <w:rPr>
          <w:rFonts w:ascii="Arial" w:hAnsi="Arial" w:cs="Arial"/>
          <w:b/>
          <w:sz w:val="20"/>
          <w:szCs w:val="20"/>
        </w:rPr>
        <w:t>,-</w:t>
      </w:r>
      <w:r>
        <w:rPr>
          <w:rFonts w:ascii="Arial" w:hAnsi="Arial" w:cs="Arial"/>
          <w:b/>
          <w:sz w:val="20"/>
          <w:szCs w:val="20"/>
        </w:rPr>
        <w:t xml:space="preserve"> Kč</w:t>
      </w:r>
      <w:r>
        <w:rPr>
          <w:rFonts w:ascii="Arial" w:hAnsi="Arial" w:cs="Arial"/>
          <w:sz w:val="20"/>
          <w:szCs w:val="20"/>
        </w:rPr>
        <w:t xml:space="preserve"> (slovy</w:t>
      </w:r>
      <w:r w:rsidR="00CF4445">
        <w:rPr>
          <w:rFonts w:ascii="Arial" w:hAnsi="Arial" w:cs="Arial"/>
          <w:sz w:val="20"/>
          <w:szCs w:val="20"/>
        </w:rPr>
        <w:t xml:space="preserve"> sto osmdesát tisíc </w:t>
      </w:r>
      <w:r w:rsidR="00A843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korun českých) </w:t>
      </w:r>
      <w:r>
        <w:rPr>
          <w:rFonts w:ascii="Arial" w:hAnsi="Arial" w:cs="Arial"/>
          <w:b/>
          <w:sz w:val="20"/>
          <w:szCs w:val="20"/>
        </w:rPr>
        <w:t>bez DPH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za každou takovou referenční zakázku.</w:t>
      </w:r>
      <w:r>
        <w:rPr>
          <w:rFonts w:ascii="Arial" w:hAnsi="Arial" w:cs="Arial"/>
          <w:sz w:val="20"/>
          <w:szCs w:val="20"/>
        </w:rPr>
        <w:t xml:space="preserve"> </w:t>
      </w:r>
    </w:p>
    <w:p w:rsidR="00356C80" w:rsidRDefault="00AA587F" w:rsidP="00356C80">
      <w:pPr>
        <w:pStyle w:val="Odstavecseseznamem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Obdobný druh služeb je specifikován jako </w:t>
      </w:r>
      <w:r w:rsidR="002B1407" w:rsidRPr="002B1407">
        <w:rPr>
          <w:rFonts w:ascii="Arial" w:hAnsi="Arial" w:cs="Arial"/>
          <w:b/>
          <w:bCs/>
          <w:sz w:val="20"/>
          <w:szCs w:val="20"/>
        </w:rPr>
        <w:t xml:space="preserve">poskytnutí přístupu do téhož </w:t>
      </w:r>
      <w:ins w:id="1" w:author="Stantić Kateřina" w:date="2025-12-01T12:51:00Z">
        <w:r w:rsidR="00235A30">
          <w:rPr>
            <w:rFonts w:ascii="Arial" w:hAnsi="Arial" w:cs="Arial"/>
            <w:b/>
            <w:bCs/>
            <w:sz w:val="20"/>
            <w:szCs w:val="20"/>
          </w:rPr>
          <w:t xml:space="preserve">typu </w:t>
        </w:r>
      </w:ins>
      <w:bookmarkStart w:id="2" w:name="_GoBack"/>
      <w:bookmarkEnd w:id="2"/>
      <w:r w:rsidR="002B1407" w:rsidRPr="002B1407">
        <w:rPr>
          <w:rFonts w:ascii="Arial" w:hAnsi="Arial" w:cs="Arial"/>
          <w:b/>
          <w:bCs/>
          <w:sz w:val="20"/>
          <w:szCs w:val="20"/>
        </w:rPr>
        <w:t>mediálního archivu, který je nabízen v rámci této zakázky</w:t>
      </w:r>
    </w:p>
    <w:p w:rsidR="00356C80" w:rsidRDefault="00356C80" w:rsidP="00356C80">
      <w:pPr>
        <w:pStyle w:val="Odstavecseseznamem"/>
        <w:rPr>
          <w:rFonts w:ascii="Arial" w:hAnsi="Arial" w:cs="Arial"/>
          <w:sz w:val="20"/>
          <w:szCs w:val="20"/>
        </w:rPr>
      </w:pPr>
    </w:p>
    <w:p w:rsidR="00356C80" w:rsidRDefault="00AA587F" w:rsidP="00356C80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 č. 1:</w:t>
      </w:r>
    </w:p>
    <w:p w:rsidR="00356C80" w:rsidRDefault="00356C80" w:rsidP="00356C80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7A572C" w:rsidTr="00356C80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C80" w:rsidRDefault="00AA587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Název subjektu, pro který byla </w:t>
            </w:r>
            <w:r w:rsidR="00F01569">
              <w:rPr>
                <w:rFonts w:ascii="Arial" w:hAnsi="Arial" w:cs="Arial"/>
                <w:sz w:val="20"/>
                <w:szCs w:val="20"/>
                <w:lang w:eastAsia="en-US"/>
              </w:rPr>
              <w:t xml:space="preserve">služba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C80" w:rsidRPr="00F01569" w:rsidRDefault="00AA587F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 w:rsidRPr="00F01569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 w:rsidRPr="00F01569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 w:rsidRPr="00F01569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A572C" w:rsidTr="00356C80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C80" w:rsidRDefault="00AA587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C80" w:rsidRPr="00F01569" w:rsidRDefault="00AA587F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 w:rsidRPr="00F01569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 w:rsidRPr="00F01569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 w:rsidRPr="00F01569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A572C" w:rsidTr="00356C80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C80" w:rsidRDefault="00AA587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Rozsah (předmět </w:t>
            </w:r>
            <w:r w:rsidR="00F01569">
              <w:rPr>
                <w:rFonts w:ascii="Arial" w:hAnsi="Arial" w:cs="Arial"/>
                <w:sz w:val="20"/>
                <w:szCs w:val="20"/>
                <w:lang w:eastAsia="en-US"/>
              </w:rPr>
              <w:t>služby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C80" w:rsidRPr="00F01569" w:rsidRDefault="00AA587F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 w:rsidRPr="00F01569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 w:rsidRPr="00F01569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 w:rsidRPr="00F01569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A572C" w:rsidTr="00356C80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C80" w:rsidRDefault="00AA587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Finanční objem (suma) za realizovanou </w:t>
            </w:r>
            <w:r w:rsidR="00F01569">
              <w:rPr>
                <w:rFonts w:ascii="Arial" w:hAnsi="Arial" w:cs="Arial"/>
                <w:sz w:val="20"/>
                <w:szCs w:val="20"/>
                <w:lang w:eastAsia="en-US"/>
              </w:rPr>
              <w:t>službu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C80" w:rsidRPr="00F01569" w:rsidRDefault="00AA587F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 w:rsidRPr="00F01569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 w:rsidRPr="00F01569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 w:rsidRPr="00F01569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A572C" w:rsidTr="00356C80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C80" w:rsidRDefault="00AA587F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C80" w:rsidRPr="00F01569" w:rsidRDefault="00AA587F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 w:rsidRPr="00F01569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 w:rsidRPr="00F01569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 w:rsidRPr="00F01569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</w:tbl>
    <w:p w:rsidR="00356C80" w:rsidRDefault="00356C80" w:rsidP="00356C80">
      <w:pPr>
        <w:pStyle w:val="Odstavecseseznamem"/>
        <w:rPr>
          <w:rFonts w:ascii="Arial" w:hAnsi="Arial" w:cs="Arial"/>
          <w:sz w:val="20"/>
          <w:szCs w:val="20"/>
        </w:rPr>
      </w:pPr>
    </w:p>
    <w:p w:rsidR="00356C80" w:rsidRDefault="00356C80" w:rsidP="00356C80">
      <w:pPr>
        <w:pStyle w:val="Odstavecseseznamem"/>
        <w:rPr>
          <w:rFonts w:ascii="Arial" w:hAnsi="Arial" w:cs="Arial"/>
          <w:sz w:val="20"/>
          <w:szCs w:val="20"/>
        </w:rPr>
      </w:pPr>
    </w:p>
    <w:p w:rsidR="00356C80" w:rsidRDefault="00AA587F" w:rsidP="00356C80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 č. 2:</w:t>
      </w:r>
    </w:p>
    <w:p w:rsidR="00356C80" w:rsidRDefault="00356C80" w:rsidP="00356C80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F01569" w:rsidTr="00356C80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69" w:rsidRDefault="00F01569" w:rsidP="00F01569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Název subjektu, pro který byla služba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69" w:rsidRPr="00F01569" w:rsidRDefault="00F01569" w:rsidP="00F01569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 w:rsidRPr="00F01569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 w:rsidRPr="00F01569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 w:rsidRPr="00F01569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F01569" w:rsidTr="00356C80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69" w:rsidRDefault="00F01569" w:rsidP="00F01569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69" w:rsidRPr="00F01569" w:rsidRDefault="00F01569" w:rsidP="00F01569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 w:rsidRPr="00F01569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 w:rsidRPr="00F01569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 w:rsidRPr="00F01569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F01569" w:rsidTr="00356C80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69" w:rsidRDefault="00F01569" w:rsidP="00F01569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Rozsah (předmět služby)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69" w:rsidRPr="00F01569" w:rsidRDefault="00F01569" w:rsidP="00F01569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 w:rsidRPr="00F01569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 w:rsidRPr="00F01569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 w:rsidRPr="00F01569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F01569" w:rsidTr="00356C80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69" w:rsidRDefault="00F01569" w:rsidP="00F01569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Finanční objem (suma) za realizovanou službu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69" w:rsidRPr="00F01569" w:rsidRDefault="00F01569" w:rsidP="00F01569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 w:rsidRPr="00F01569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 w:rsidRPr="00F01569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 w:rsidRPr="00F01569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A572C" w:rsidTr="00356C80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C80" w:rsidRDefault="00AA587F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C80" w:rsidRPr="00F01569" w:rsidRDefault="00AA587F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 w:rsidRPr="00F01569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 w:rsidRPr="00F01569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 w:rsidRPr="00F01569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</w:tbl>
    <w:p w:rsidR="00356C80" w:rsidRDefault="00356C80" w:rsidP="00356C80">
      <w:pPr>
        <w:pStyle w:val="Odstavecseseznamem"/>
        <w:rPr>
          <w:rFonts w:ascii="Arial" w:hAnsi="Arial" w:cs="Arial"/>
          <w:sz w:val="20"/>
          <w:szCs w:val="20"/>
        </w:rPr>
      </w:pPr>
    </w:p>
    <w:p w:rsidR="00356C80" w:rsidRDefault="00356C80" w:rsidP="00356C80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</w:p>
    <w:p w:rsidR="00356C80" w:rsidRPr="00DD47D5" w:rsidRDefault="00990E19" w:rsidP="00990E19">
      <w:pPr>
        <w:pStyle w:val="Odstavecseseznamem"/>
        <w:ind w:left="0"/>
        <w:rPr>
          <w:rFonts w:ascii="Arial" w:hAnsi="Arial" w:cs="Arial"/>
          <w:i/>
          <w:sz w:val="20"/>
          <w:szCs w:val="20"/>
        </w:rPr>
      </w:pPr>
      <w:r w:rsidRPr="00DD47D5">
        <w:rPr>
          <w:rFonts w:ascii="Arial" w:hAnsi="Arial" w:cs="Arial"/>
          <w:i/>
          <w:sz w:val="20"/>
          <w:szCs w:val="20"/>
        </w:rPr>
        <w:tab/>
        <w:t>Podpis osoby zastupující dodavatele</w:t>
      </w:r>
    </w:p>
    <w:sectPr w:rsidR="00356C80" w:rsidRPr="00DD47D5" w:rsidSect="005A3873">
      <w:headerReference w:type="even" r:id="rId13"/>
      <w:headerReference w:type="default" r:id="rId14"/>
      <w:footerReference w:type="default" r:id="rId15"/>
      <w:headerReference w:type="first" r:id="rId16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19CB" w:rsidRDefault="00AA19CB">
      <w:r>
        <w:separator/>
      </w:r>
    </w:p>
  </w:endnote>
  <w:endnote w:type="continuationSeparator" w:id="0">
    <w:p w:rsidR="00AA19CB" w:rsidRDefault="00AA1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AA19CB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AA587F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19CB" w:rsidRDefault="00AA19CB">
      <w:r>
        <w:separator/>
      </w:r>
    </w:p>
  </w:footnote>
  <w:footnote w:type="continuationSeparator" w:id="0">
    <w:p w:rsidR="00AA19CB" w:rsidRDefault="00AA19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AA19CB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AA19CB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AA19CB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AC5A832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DF4AA6D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76BA2750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9EA46604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3D8A22CE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AC3C2D6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BBCC2948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3E3AA514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83FE497A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834ECB4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3BEBD5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79C412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35A385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2F433B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278990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DC4002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6C6314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A9C8CBB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87FC4E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B06CC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D89E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B3C28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4E97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46E75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820B6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B258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BE64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C608EB"/>
    <w:multiLevelType w:val="hybridMultilevel"/>
    <w:tmpl w:val="7C94C48C"/>
    <w:lvl w:ilvl="0" w:tplc="F90E58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9A2D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26EC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32B1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6248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D8E8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CEDE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7C3A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70D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E26312B"/>
    <w:multiLevelType w:val="hybridMultilevel"/>
    <w:tmpl w:val="E7403870"/>
    <w:lvl w:ilvl="0" w:tplc="F4748BEC">
      <w:start w:val="1"/>
      <w:numFmt w:val="lowerLetter"/>
      <w:lvlText w:val="%1)"/>
      <w:lvlJc w:val="left"/>
      <w:pPr>
        <w:ind w:left="644" w:hanging="360"/>
      </w:pPr>
    </w:lvl>
    <w:lvl w:ilvl="1" w:tplc="77CAFCBE" w:tentative="1">
      <w:start w:val="1"/>
      <w:numFmt w:val="lowerLetter"/>
      <w:lvlText w:val="%2."/>
      <w:lvlJc w:val="left"/>
      <w:pPr>
        <w:ind w:left="1364" w:hanging="360"/>
      </w:pPr>
    </w:lvl>
    <w:lvl w:ilvl="2" w:tplc="98C8A0AE" w:tentative="1">
      <w:start w:val="1"/>
      <w:numFmt w:val="lowerRoman"/>
      <w:lvlText w:val="%3."/>
      <w:lvlJc w:val="right"/>
      <w:pPr>
        <w:ind w:left="2084" w:hanging="180"/>
      </w:pPr>
    </w:lvl>
    <w:lvl w:ilvl="3" w:tplc="CF34AA3E" w:tentative="1">
      <w:start w:val="1"/>
      <w:numFmt w:val="decimal"/>
      <w:lvlText w:val="%4."/>
      <w:lvlJc w:val="left"/>
      <w:pPr>
        <w:ind w:left="2804" w:hanging="360"/>
      </w:pPr>
    </w:lvl>
    <w:lvl w:ilvl="4" w:tplc="876CB562" w:tentative="1">
      <w:start w:val="1"/>
      <w:numFmt w:val="lowerLetter"/>
      <w:lvlText w:val="%5."/>
      <w:lvlJc w:val="left"/>
      <w:pPr>
        <w:ind w:left="3524" w:hanging="360"/>
      </w:pPr>
    </w:lvl>
    <w:lvl w:ilvl="5" w:tplc="F8C42D6E" w:tentative="1">
      <w:start w:val="1"/>
      <w:numFmt w:val="lowerRoman"/>
      <w:lvlText w:val="%6."/>
      <w:lvlJc w:val="right"/>
      <w:pPr>
        <w:ind w:left="4244" w:hanging="180"/>
      </w:pPr>
    </w:lvl>
    <w:lvl w:ilvl="6" w:tplc="44A86368" w:tentative="1">
      <w:start w:val="1"/>
      <w:numFmt w:val="decimal"/>
      <w:lvlText w:val="%7."/>
      <w:lvlJc w:val="left"/>
      <w:pPr>
        <w:ind w:left="4964" w:hanging="360"/>
      </w:pPr>
    </w:lvl>
    <w:lvl w:ilvl="7" w:tplc="2B2EE01E" w:tentative="1">
      <w:start w:val="1"/>
      <w:numFmt w:val="lowerLetter"/>
      <w:lvlText w:val="%8."/>
      <w:lvlJc w:val="left"/>
      <w:pPr>
        <w:ind w:left="5684" w:hanging="360"/>
      </w:pPr>
    </w:lvl>
    <w:lvl w:ilvl="8" w:tplc="5EEC1B40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7F09A1"/>
    <w:multiLevelType w:val="hybridMultilevel"/>
    <w:tmpl w:val="52F85684"/>
    <w:lvl w:ilvl="0" w:tplc="E22440DC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AAC867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2288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D417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62BE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B888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E9A09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A675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8964B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B151AA"/>
    <w:multiLevelType w:val="hybridMultilevel"/>
    <w:tmpl w:val="F12EF352"/>
    <w:lvl w:ilvl="0" w:tplc="EC6477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04077A2" w:tentative="1">
      <w:start w:val="1"/>
      <w:numFmt w:val="lowerLetter"/>
      <w:lvlText w:val="%2."/>
      <w:lvlJc w:val="left"/>
      <w:pPr>
        <w:ind w:left="1440" w:hanging="360"/>
      </w:pPr>
    </w:lvl>
    <w:lvl w:ilvl="2" w:tplc="E996B824" w:tentative="1">
      <w:start w:val="1"/>
      <w:numFmt w:val="lowerRoman"/>
      <w:lvlText w:val="%3."/>
      <w:lvlJc w:val="right"/>
      <w:pPr>
        <w:ind w:left="2160" w:hanging="180"/>
      </w:pPr>
    </w:lvl>
    <w:lvl w:ilvl="3" w:tplc="CB38D094" w:tentative="1">
      <w:start w:val="1"/>
      <w:numFmt w:val="decimal"/>
      <w:lvlText w:val="%4."/>
      <w:lvlJc w:val="left"/>
      <w:pPr>
        <w:ind w:left="2880" w:hanging="360"/>
      </w:pPr>
    </w:lvl>
    <w:lvl w:ilvl="4" w:tplc="4F48FE58" w:tentative="1">
      <w:start w:val="1"/>
      <w:numFmt w:val="lowerLetter"/>
      <w:lvlText w:val="%5."/>
      <w:lvlJc w:val="left"/>
      <w:pPr>
        <w:ind w:left="3600" w:hanging="360"/>
      </w:pPr>
    </w:lvl>
    <w:lvl w:ilvl="5" w:tplc="0FFEEEFE" w:tentative="1">
      <w:start w:val="1"/>
      <w:numFmt w:val="lowerRoman"/>
      <w:lvlText w:val="%6."/>
      <w:lvlJc w:val="right"/>
      <w:pPr>
        <w:ind w:left="4320" w:hanging="180"/>
      </w:pPr>
    </w:lvl>
    <w:lvl w:ilvl="6" w:tplc="5030D9DE" w:tentative="1">
      <w:start w:val="1"/>
      <w:numFmt w:val="decimal"/>
      <w:lvlText w:val="%7."/>
      <w:lvlJc w:val="left"/>
      <w:pPr>
        <w:ind w:left="5040" w:hanging="360"/>
      </w:pPr>
    </w:lvl>
    <w:lvl w:ilvl="7" w:tplc="D1C8804E" w:tentative="1">
      <w:start w:val="1"/>
      <w:numFmt w:val="lowerLetter"/>
      <w:lvlText w:val="%8."/>
      <w:lvlJc w:val="left"/>
      <w:pPr>
        <w:ind w:left="5760" w:hanging="360"/>
      </w:pPr>
    </w:lvl>
    <w:lvl w:ilvl="8" w:tplc="8D9AB6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46016C"/>
    <w:multiLevelType w:val="hybridMultilevel"/>
    <w:tmpl w:val="794246BA"/>
    <w:lvl w:ilvl="0" w:tplc="1BB8CD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6E0A02">
      <w:start w:val="1"/>
      <w:numFmt w:val="lowerLetter"/>
      <w:lvlText w:val="%2."/>
      <w:lvlJc w:val="left"/>
      <w:pPr>
        <w:ind w:left="1440" w:hanging="360"/>
      </w:pPr>
    </w:lvl>
    <w:lvl w:ilvl="2" w:tplc="414A198E">
      <w:start w:val="1"/>
      <w:numFmt w:val="lowerRoman"/>
      <w:lvlText w:val="%3."/>
      <w:lvlJc w:val="right"/>
      <w:pPr>
        <w:ind w:left="2160" w:hanging="180"/>
      </w:pPr>
    </w:lvl>
    <w:lvl w:ilvl="3" w:tplc="D52CB7C4">
      <w:start w:val="1"/>
      <w:numFmt w:val="decimal"/>
      <w:lvlText w:val="%4."/>
      <w:lvlJc w:val="left"/>
      <w:pPr>
        <w:ind w:left="2880" w:hanging="360"/>
      </w:pPr>
    </w:lvl>
    <w:lvl w:ilvl="4" w:tplc="6BD2EE82">
      <w:start w:val="1"/>
      <w:numFmt w:val="lowerLetter"/>
      <w:lvlText w:val="%5."/>
      <w:lvlJc w:val="left"/>
      <w:pPr>
        <w:ind w:left="3600" w:hanging="360"/>
      </w:pPr>
    </w:lvl>
    <w:lvl w:ilvl="5" w:tplc="AD1CB4C4">
      <w:start w:val="1"/>
      <w:numFmt w:val="lowerRoman"/>
      <w:lvlText w:val="%6."/>
      <w:lvlJc w:val="right"/>
      <w:pPr>
        <w:ind w:left="4320" w:hanging="180"/>
      </w:pPr>
    </w:lvl>
    <w:lvl w:ilvl="6" w:tplc="683A0D70">
      <w:start w:val="1"/>
      <w:numFmt w:val="decimal"/>
      <w:lvlText w:val="%7."/>
      <w:lvlJc w:val="left"/>
      <w:pPr>
        <w:ind w:left="5040" w:hanging="360"/>
      </w:pPr>
    </w:lvl>
    <w:lvl w:ilvl="7" w:tplc="FF9224AA">
      <w:start w:val="1"/>
      <w:numFmt w:val="lowerLetter"/>
      <w:lvlText w:val="%8."/>
      <w:lvlJc w:val="left"/>
      <w:pPr>
        <w:ind w:left="5760" w:hanging="360"/>
      </w:pPr>
    </w:lvl>
    <w:lvl w:ilvl="8" w:tplc="F574104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DD71A6"/>
    <w:multiLevelType w:val="hybridMultilevel"/>
    <w:tmpl w:val="9BE89DD4"/>
    <w:lvl w:ilvl="0" w:tplc="EE642C18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ED0809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7A63A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C68B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0E9D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C071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1FC8E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B621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94DB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A6043B"/>
    <w:multiLevelType w:val="hybridMultilevel"/>
    <w:tmpl w:val="10F631F8"/>
    <w:lvl w:ilvl="0" w:tplc="F3D4B9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347E4C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96253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1BECE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407B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2AB5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1234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A0BF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ECD6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5C9B7169"/>
    <w:multiLevelType w:val="hybridMultilevel"/>
    <w:tmpl w:val="2CE6DA40"/>
    <w:lvl w:ilvl="0" w:tplc="FBCE9A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38AA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FC28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4455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DEFA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7017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FE5C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D8DB9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6C1C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420D65"/>
    <w:multiLevelType w:val="hybridMultilevel"/>
    <w:tmpl w:val="8E9C841C"/>
    <w:lvl w:ilvl="0" w:tplc="03587E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DF0DD78" w:tentative="1">
      <w:start w:val="1"/>
      <w:numFmt w:val="lowerLetter"/>
      <w:lvlText w:val="%2."/>
      <w:lvlJc w:val="left"/>
      <w:pPr>
        <w:ind w:left="1440" w:hanging="360"/>
      </w:pPr>
    </w:lvl>
    <w:lvl w:ilvl="2" w:tplc="F12236E2" w:tentative="1">
      <w:start w:val="1"/>
      <w:numFmt w:val="lowerRoman"/>
      <w:lvlText w:val="%3."/>
      <w:lvlJc w:val="right"/>
      <w:pPr>
        <w:ind w:left="2160" w:hanging="180"/>
      </w:pPr>
    </w:lvl>
    <w:lvl w:ilvl="3" w:tplc="C2E09AD6" w:tentative="1">
      <w:start w:val="1"/>
      <w:numFmt w:val="decimal"/>
      <w:lvlText w:val="%4."/>
      <w:lvlJc w:val="left"/>
      <w:pPr>
        <w:ind w:left="2880" w:hanging="360"/>
      </w:pPr>
    </w:lvl>
    <w:lvl w:ilvl="4" w:tplc="8C96E80A" w:tentative="1">
      <w:start w:val="1"/>
      <w:numFmt w:val="lowerLetter"/>
      <w:lvlText w:val="%5."/>
      <w:lvlJc w:val="left"/>
      <w:pPr>
        <w:ind w:left="3600" w:hanging="360"/>
      </w:pPr>
    </w:lvl>
    <w:lvl w:ilvl="5" w:tplc="4D7637A8" w:tentative="1">
      <w:start w:val="1"/>
      <w:numFmt w:val="lowerRoman"/>
      <w:lvlText w:val="%6."/>
      <w:lvlJc w:val="right"/>
      <w:pPr>
        <w:ind w:left="4320" w:hanging="180"/>
      </w:pPr>
    </w:lvl>
    <w:lvl w:ilvl="6" w:tplc="AFB41700" w:tentative="1">
      <w:start w:val="1"/>
      <w:numFmt w:val="decimal"/>
      <w:lvlText w:val="%7."/>
      <w:lvlJc w:val="left"/>
      <w:pPr>
        <w:ind w:left="5040" w:hanging="360"/>
      </w:pPr>
    </w:lvl>
    <w:lvl w:ilvl="7" w:tplc="DB7CC192" w:tentative="1">
      <w:start w:val="1"/>
      <w:numFmt w:val="lowerLetter"/>
      <w:lvlText w:val="%8."/>
      <w:lvlJc w:val="left"/>
      <w:pPr>
        <w:ind w:left="5760" w:hanging="360"/>
      </w:pPr>
    </w:lvl>
    <w:lvl w:ilvl="8" w:tplc="90F467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27340A"/>
    <w:multiLevelType w:val="hybridMultilevel"/>
    <w:tmpl w:val="412473CA"/>
    <w:lvl w:ilvl="0" w:tplc="B57A7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6EEC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8836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2003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6EA71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AE7F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6281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A8334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8E91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2920B9"/>
    <w:multiLevelType w:val="hybridMultilevel"/>
    <w:tmpl w:val="16F87D7E"/>
    <w:lvl w:ilvl="0" w:tplc="A1B4F2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364CA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7BCD3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A864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C46C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12823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14DA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0ED2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51A89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E07468"/>
    <w:multiLevelType w:val="hybridMultilevel"/>
    <w:tmpl w:val="F216EE0A"/>
    <w:lvl w:ilvl="0" w:tplc="D408DF3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7C74B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E08950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58CB3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2E57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56429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EEED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28C6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645E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F0C3D30"/>
    <w:multiLevelType w:val="hybridMultilevel"/>
    <w:tmpl w:val="0FC680EE"/>
    <w:lvl w:ilvl="0" w:tplc="684ECF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CAE7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2B683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7AD4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FCBD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3CA1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FE0C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FADC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B49F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6"/>
  </w:num>
  <w:num w:numId="4">
    <w:abstractNumId w:val="15"/>
  </w:num>
  <w:num w:numId="5">
    <w:abstractNumId w:val="4"/>
  </w:num>
  <w:num w:numId="6">
    <w:abstractNumId w:val="2"/>
  </w:num>
  <w:num w:numId="7">
    <w:abstractNumId w:val="6"/>
  </w:num>
  <w:num w:numId="8">
    <w:abstractNumId w:val="10"/>
  </w:num>
  <w:num w:numId="9">
    <w:abstractNumId w:val="11"/>
  </w:num>
  <w:num w:numId="10">
    <w:abstractNumId w:val="9"/>
  </w:num>
  <w:num w:numId="11">
    <w:abstractNumId w:val="13"/>
  </w:num>
  <w:num w:numId="12">
    <w:abstractNumId w:val="7"/>
  </w:num>
  <w:num w:numId="13">
    <w:abstractNumId w:val="17"/>
  </w:num>
  <w:num w:numId="14">
    <w:abstractNumId w:val="5"/>
  </w:num>
  <w:num w:numId="15">
    <w:abstractNumId w:val="14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tantić Kateřina">
    <w15:presenceInfo w15:providerId="AD" w15:userId="S-1-5-21-1516916145-3332080500-352412931-309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9A0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3B71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64B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5A30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1407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9CD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6C80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A7D70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0E86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4E8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0B48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72C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409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3561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BDD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2C08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0E19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3C6D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394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2601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19CB"/>
    <w:rsid w:val="00AA281B"/>
    <w:rsid w:val="00AA2E77"/>
    <w:rsid w:val="00AA31F5"/>
    <w:rsid w:val="00AA3ADF"/>
    <w:rsid w:val="00AA3B07"/>
    <w:rsid w:val="00AA5503"/>
    <w:rsid w:val="00AA587F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0A56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468E9"/>
    <w:rsid w:val="00C50701"/>
    <w:rsid w:val="00C50958"/>
    <w:rsid w:val="00C50B00"/>
    <w:rsid w:val="00C51C5A"/>
    <w:rsid w:val="00C530D1"/>
    <w:rsid w:val="00C5405A"/>
    <w:rsid w:val="00C548F1"/>
    <w:rsid w:val="00C554E6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45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061E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7D5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7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2A8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1A39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569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332B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4C24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3F974688"/>
  <w15:docId w15:val="{4538C3D1-A8E8-416A-B2BB-3FB6B02FB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Variable" w:uiPriority="99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aliases w:val="Bullet List,Bullet Number,Heading2,List Paragraph1,Nad,Název grafu,Odrazky,Odrážky,Odstavec cíl se seznamem,Odstavec se seznamem1,Odstavec se seznamem5,Odstavec_muj,Puce,Use Case List Paragraph,_Odstavec se seznamem,lp1,nad 1"/>
    <w:basedOn w:val="Normln"/>
    <w:link w:val="OdstavecseseznamemChar"/>
    <w:uiPriority w:val="34"/>
    <w:qFormat/>
    <w:rsid w:val="00B17289"/>
    <w:pPr>
      <w:ind w:left="708"/>
    </w:pPr>
  </w:style>
  <w:style w:type="character" w:customStyle="1" w:styleId="OdstavecseseznamemChar">
    <w:name w:val="Odstavec se seznamem Char"/>
    <w:aliases w:val="Bullet List Char,Bullet Number Char,Heading2 Char,List Paragraph1 Char,Nad Char,Název grafu Char,Odrazky Char,Odrážky Char,Odstavec cíl se seznamem Char,Odstavec se seznamem1 Char,Odstavec se seznamem5 Char,Odstavec_muj Char"/>
    <w:link w:val="Odstavecseseznamem"/>
    <w:uiPriority w:val="34"/>
    <w:qFormat/>
    <w:locked/>
    <w:rsid w:val="00356C80"/>
    <w:rPr>
      <w:sz w:val="24"/>
      <w:szCs w:val="24"/>
    </w:rPr>
  </w:style>
  <w:style w:type="character" w:customStyle="1" w:styleId="TextkomenteChar">
    <w:name w:val="Text komentáře Char"/>
    <w:link w:val="Textkomente"/>
    <w:semiHidden/>
    <w:rsid w:val="00F433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zakonyprolidi.cz/cs/2016-134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4.xml><?xml version="1.0" encoding="utf-8"?>
<ds:datastoreItem xmlns:ds="http://schemas.openxmlformats.org/officeDocument/2006/customXml" ds:itemID="{7E60DA1F-3929-4AC6-B3EB-867FB2024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49</TotalTime>
  <Pages>3</Pages>
  <Words>796</Words>
  <Characters>4697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Stantić Kateřina</cp:lastModifiedBy>
  <cp:revision>21</cp:revision>
  <cp:lastPrinted>2014-10-07T12:22:00Z</cp:lastPrinted>
  <dcterms:created xsi:type="dcterms:W3CDTF">2016-10-21T12:51:00Z</dcterms:created>
  <dcterms:modified xsi:type="dcterms:W3CDTF">2025-12-01T11:51:00Z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